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32C43" w14:textId="0AC24224" w:rsidR="001917EC" w:rsidRDefault="00E07A6D" w:rsidP="001917EC">
      <w:pPr>
        <w:spacing w:after="200" w:line="276" w:lineRule="auto"/>
        <w:rPr>
          <w:b/>
          <w:sz w:val="24"/>
        </w:rPr>
      </w:pP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p>
    <w:p w14:paraId="5BAA40B9" w14:textId="6055E112" w:rsidR="001917EC" w:rsidRPr="00241BAC" w:rsidRDefault="00D442E2" w:rsidP="001917EC">
      <w:pPr>
        <w:spacing w:after="200" w:line="276" w:lineRule="auto"/>
        <w:rPr>
          <w:b/>
          <w:sz w:val="24"/>
        </w:rPr>
      </w:pPr>
      <w:r>
        <w:rPr>
          <w:b/>
          <w:sz w:val="24"/>
        </w:rPr>
        <w:t>COUNCIL PROP</w:t>
      </w:r>
      <w:r w:rsidR="00F45719">
        <w:rPr>
          <w:b/>
          <w:sz w:val="24"/>
        </w:rPr>
        <w:t xml:space="preserve">OSALS TO THE GENERAL ASSEMBLY ON THE </w:t>
      </w:r>
      <w:r w:rsidR="001917EC" w:rsidRPr="00241BAC">
        <w:rPr>
          <w:b/>
          <w:sz w:val="24"/>
        </w:rPr>
        <w:t xml:space="preserve">DRAFT </w:t>
      </w:r>
      <w:r w:rsidR="001917EC">
        <w:rPr>
          <w:b/>
          <w:sz w:val="24"/>
        </w:rPr>
        <w:t xml:space="preserve">TERMS OF REFERENCE FOR </w:t>
      </w:r>
      <w:r w:rsidR="00AF54CB">
        <w:rPr>
          <w:b/>
          <w:sz w:val="24"/>
        </w:rPr>
        <w:t xml:space="preserve">COMMITTEES AND </w:t>
      </w:r>
      <w:r w:rsidR="001917EC">
        <w:rPr>
          <w:b/>
          <w:sz w:val="24"/>
        </w:rPr>
        <w:t>SUBSIDIARY BODIES</w:t>
      </w:r>
    </w:p>
    <w:p w14:paraId="2D81E302" w14:textId="77777777" w:rsidR="001917EC" w:rsidRPr="00241BAC" w:rsidRDefault="001917EC" w:rsidP="001917EC">
      <w:pPr>
        <w:spacing w:after="200" w:line="276" w:lineRule="auto"/>
        <w:rPr>
          <w:sz w:val="24"/>
        </w:rPr>
      </w:pPr>
    </w:p>
    <w:p w14:paraId="6AEE897C" w14:textId="77777777" w:rsidR="001917EC" w:rsidRPr="00241BAC" w:rsidRDefault="001917EC" w:rsidP="001917EC">
      <w:pPr>
        <w:spacing w:after="200" w:line="276" w:lineRule="auto"/>
        <w:rPr>
          <w:b/>
          <w:sz w:val="24"/>
        </w:rPr>
      </w:pPr>
      <w:r w:rsidRPr="00241BAC">
        <w:rPr>
          <w:b/>
          <w:sz w:val="24"/>
        </w:rPr>
        <w:t>Introduction</w:t>
      </w:r>
    </w:p>
    <w:p w14:paraId="5C1D3801" w14:textId="6121E293" w:rsidR="001917EC" w:rsidRPr="00241BAC" w:rsidRDefault="001917EC" w:rsidP="001917EC">
      <w:pPr>
        <w:spacing w:after="200" w:line="276" w:lineRule="auto"/>
        <w:rPr>
          <w:sz w:val="24"/>
        </w:rPr>
      </w:pPr>
      <w:r w:rsidRPr="00241BAC">
        <w:rPr>
          <w:sz w:val="24"/>
        </w:rPr>
        <w:t>1.</w:t>
      </w:r>
      <w:r w:rsidRPr="00241BAC">
        <w:rPr>
          <w:sz w:val="24"/>
        </w:rPr>
        <w:tab/>
        <w:t xml:space="preserve">In accordance with </w:t>
      </w:r>
      <w:r w:rsidR="00CD4B8C">
        <w:rPr>
          <w:sz w:val="24"/>
        </w:rPr>
        <w:t xml:space="preserve">Article 7 (f) of </w:t>
      </w:r>
      <w:r w:rsidRPr="00241BAC">
        <w:rPr>
          <w:sz w:val="24"/>
        </w:rPr>
        <w:t>the Convention</w:t>
      </w:r>
      <w:r w:rsidR="00BD393D">
        <w:rPr>
          <w:sz w:val="24"/>
        </w:rPr>
        <w:t>,</w:t>
      </w:r>
      <w:r w:rsidRPr="00241BAC">
        <w:rPr>
          <w:sz w:val="24"/>
        </w:rPr>
        <w:t xml:space="preserve"> the General Assembly will “</w:t>
      </w:r>
      <w:r w:rsidR="005C2441" w:rsidRPr="005C2441">
        <w:rPr>
          <w:sz w:val="24"/>
        </w:rPr>
        <w:t>Establish and terminate Committees and subsidiary bodies and review and approve their Terms of Reference”</w:t>
      </w:r>
      <w:r w:rsidRPr="00241BAC">
        <w:rPr>
          <w:sz w:val="24"/>
        </w:rPr>
        <w:t>.</w:t>
      </w:r>
    </w:p>
    <w:p w14:paraId="67FA762C" w14:textId="391F68F8" w:rsidR="001917EC" w:rsidRDefault="001917EC" w:rsidP="001917EC">
      <w:pPr>
        <w:spacing w:after="200" w:line="276" w:lineRule="auto"/>
        <w:rPr>
          <w:sz w:val="24"/>
        </w:rPr>
      </w:pPr>
      <w:r w:rsidRPr="00241BAC">
        <w:rPr>
          <w:sz w:val="24"/>
        </w:rPr>
        <w:t>2.</w:t>
      </w:r>
      <w:r w:rsidRPr="00241BAC">
        <w:rPr>
          <w:sz w:val="24"/>
        </w:rPr>
        <w:tab/>
        <w:t xml:space="preserve"> The draft General Regulations</w:t>
      </w:r>
      <w:r w:rsidR="001A6E69">
        <w:rPr>
          <w:sz w:val="24"/>
        </w:rPr>
        <w:t xml:space="preserve"> </w:t>
      </w:r>
      <w:r w:rsidR="005C2441">
        <w:rPr>
          <w:sz w:val="24"/>
        </w:rPr>
        <w:t xml:space="preserve">propose in Article 3, section 1 (b) that </w:t>
      </w:r>
      <w:r w:rsidR="001A6E69">
        <w:rPr>
          <w:sz w:val="24"/>
        </w:rPr>
        <w:t>“</w:t>
      </w:r>
      <w:r w:rsidR="001A6E69" w:rsidRPr="001A6E69">
        <w:rPr>
          <w:sz w:val="24"/>
        </w:rPr>
        <w:t>The General Assembly will determine participation in subsidiary bodies as part of the development of the Terms of Reference for those subsidiary bodies</w:t>
      </w:r>
      <w:r w:rsidR="001A6E69">
        <w:rPr>
          <w:sz w:val="24"/>
        </w:rPr>
        <w:t>”</w:t>
      </w:r>
      <w:r w:rsidRPr="00241BAC">
        <w:rPr>
          <w:sz w:val="24"/>
        </w:rPr>
        <w:t>.</w:t>
      </w:r>
    </w:p>
    <w:p w14:paraId="66C79BD1" w14:textId="41B22698" w:rsidR="001A6E69" w:rsidRDefault="001A6E69" w:rsidP="001917EC">
      <w:pPr>
        <w:spacing w:after="200" w:line="276" w:lineRule="auto"/>
        <w:rPr>
          <w:sz w:val="24"/>
        </w:rPr>
      </w:pPr>
      <w:r>
        <w:rPr>
          <w:sz w:val="24"/>
        </w:rPr>
        <w:t xml:space="preserve">3. </w:t>
      </w:r>
      <w:r>
        <w:rPr>
          <w:sz w:val="24"/>
        </w:rPr>
        <w:tab/>
      </w:r>
      <w:r w:rsidRPr="00241BAC">
        <w:rPr>
          <w:sz w:val="24"/>
        </w:rPr>
        <w:t>The draft General Regulations</w:t>
      </w:r>
      <w:r>
        <w:rPr>
          <w:sz w:val="24"/>
        </w:rPr>
        <w:t xml:space="preserve"> also propose in Article 6, section 3 (b) that the Secretariat will “</w:t>
      </w:r>
      <w:r w:rsidRPr="001A6E69">
        <w:rPr>
          <w:sz w:val="24"/>
        </w:rPr>
        <w:t>prepare draft terms of reference for Committees and subsidiary bodies”.</w:t>
      </w:r>
    </w:p>
    <w:p w14:paraId="13F1909F" w14:textId="681556E3" w:rsidR="00C20A17" w:rsidRDefault="00012871" w:rsidP="001917EC">
      <w:pPr>
        <w:spacing w:after="200" w:line="276" w:lineRule="auto"/>
        <w:rPr>
          <w:sz w:val="24"/>
        </w:rPr>
      </w:pPr>
      <w:r>
        <w:rPr>
          <w:sz w:val="24"/>
        </w:rPr>
        <w:t xml:space="preserve">4. </w:t>
      </w:r>
      <w:r>
        <w:rPr>
          <w:sz w:val="24"/>
        </w:rPr>
        <w:tab/>
      </w:r>
      <w:r w:rsidR="00C20A17">
        <w:rPr>
          <w:sz w:val="24"/>
        </w:rPr>
        <w:t xml:space="preserve">Having regard to the successful execution of the work programmes of the International Association of Marine Aids to Navigation and Lighthouse Authorities for many years, the General Assembly might want to review and approve the structure of the present association with four committees, a Legal Advisory </w:t>
      </w:r>
      <w:proofErr w:type="gramStart"/>
      <w:r w:rsidR="00C20A17">
        <w:rPr>
          <w:sz w:val="24"/>
        </w:rPr>
        <w:t>Panel</w:t>
      </w:r>
      <w:proofErr w:type="gramEnd"/>
      <w:r w:rsidR="00C429B4" w:rsidRPr="00C429B4">
        <w:rPr>
          <w:sz w:val="24"/>
        </w:rPr>
        <w:t xml:space="preserve"> </w:t>
      </w:r>
      <w:r w:rsidR="00C429B4">
        <w:rPr>
          <w:sz w:val="24"/>
        </w:rPr>
        <w:t>and a Policy Advisory Panel</w:t>
      </w:r>
      <w:r w:rsidR="00C20A17">
        <w:rPr>
          <w:sz w:val="24"/>
        </w:rPr>
        <w:t xml:space="preserve">. </w:t>
      </w:r>
      <w:r w:rsidR="00C20A17" w:rsidRPr="00C20A17">
        <w:rPr>
          <w:sz w:val="24"/>
        </w:rPr>
        <w:t>These committees and subsidiary bodies have been long established by the Council</w:t>
      </w:r>
      <w:r w:rsidR="00BF75BA">
        <w:rPr>
          <w:sz w:val="24"/>
        </w:rPr>
        <w:t xml:space="preserve"> of the association</w:t>
      </w:r>
      <w:r w:rsidR="00C20A17" w:rsidRPr="00C20A17">
        <w:rPr>
          <w:sz w:val="24"/>
        </w:rPr>
        <w:t xml:space="preserve">, have </w:t>
      </w:r>
      <w:r w:rsidR="00BF75BA">
        <w:rPr>
          <w:sz w:val="24"/>
        </w:rPr>
        <w:t xml:space="preserve">successfully </w:t>
      </w:r>
      <w:r w:rsidR="00C20A17" w:rsidRPr="00C20A17">
        <w:rPr>
          <w:sz w:val="24"/>
        </w:rPr>
        <w:t xml:space="preserve">supported the endeavours of </w:t>
      </w:r>
      <w:r w:rsidR="00C20A17">
        <w:rPr>
          <w:sz w:val="24"/>
        </w:rPr>
        <w:t xml:space="preserve">the </w:t>
      </w:r>
      <w:proofErr w:type="gramStart"/>
      <w:r w:rsidR="00C20A17">
        <w:rPr>
          <w:sz w:val="24"/>
        </w:rPr>
        <w:t>association</w:t>
      </w:r>
      <w:proofErr w:type="gramEnd"/>
      <w:r w:rsidR="00C20A17" w:rsidRPr="00C20A17">
        <w:rPr>
          <w:sz w:val="24"/>
        </w:rPr>
        <w:t xml:space="preserve"> and fulfil the Goals and Priorities of the Strategic Vision. </w:t>
      </w:r>
    </w:p>
    <w:p w14:paraId="188B9DE6" w14:textId="51154E39" w:rsidR="00012871" w:rsidRDefault="00012871" w:rsidP="001917EC">
      <w:pPr>
        <w:spacing w:after="200" w:line="276" w:lineRule="auto"/>
        <w:rPr>
          <w:sz w:val="24"/>
        </w:rPr>
      </w:pPr>
      <w:r>
        <w:rPr>
          <w:sz w:val="24"/>
        </w:rPr>
        <w:t xml:space="preserve">The draft </w:t>
      </w:r>
      <w:r w:rsidRPr="00673A39">
        <w:rPr>
          <w:i/>
          <w:iCs/>
          <w:sz w:val="24"/>
        </w:rPr>
        <w:t>Terms of Reference</w:t>
      </w:r>
      <w:r>
        <w:rPr>
          <w:sz w:val="24"/>
        </w:rPr>
        <w:t xml:space="preserve"> (as attached in Annexes 1 – 6) </w:t>
      </w:r>
      <w:r w:rsidR="00E6678D">
        <w:rPr>
          <w:sz w:val="24"/>
        </w:rPr>
        <w:t>are proposed for the following committees</w:t>
      </w:r>
      <w:r w:rsidR="00C95493">
        <w:rPr>
          <w:sz w:val="24"/>
        </w:rPr>
        <w:t xml:space="preserve"> and subsidiary bodies</w:t>
      </w:r>
      <w:r w:rsidR="00F46487">
        <w:rPr>
          <w:sz w:val="24"/>
        </w:rPr>
        <w:t>:</w:t>
      </w:r>
    </w:p>
    <w:p w14:paraId="50969B25" w14:textId="77777777" w:rsidR="00365829" w:rsidRDefault="00365829" w:rsidP="00C429B4">
      <w:pPr>
        <w:spacing w:after="200" w:line="276" w:lineRule="auto"/>
        <w:ind w:left="2160" w:hanging="720"/>
        <w:rPr>
          <w:sz w:val="24"/>
        </w:rPr>
      </w:pPr>
      <w:r w:rsidRPr="00C429B4">
        <w:rPr>
          <w:sz w:val="24"/>
        </w:rPr>
        <w:t>(</w:t>
      </w:r>
      <w:proofErr w:type="spellStart"/>
      <w:r w:rsidRPr="00C429B4">
        <w:rPr>
          <w:sz w:val="24"/>
        </w:rPr>
        <w:t>i</w:t>
      </w:r>
      <w:proofErr w:type="spellEnd"/>
      <w:r w:rsidRPr="00C429B4">
        <w:rPr>
          <w:sz w:val="24"/>
        </w:rPr>
        <w:t xml:space="preserve">) </w:t>
      </w:r>
      <w:r w:rsidRPr="00C429B4">
        <w:rPr>
          <w:sz w:val="24"/>
        </w:rPr>
        <w:tab/>
        <w:t>Marine</w:t>
      </w:r>
      <w:r>
        <w:rPr>
          <w:sz w:val="24"/>
        </w:rPr>
        <w:t xml:space="preserve"> Aids to Navigation Requirements and Management Committee (ARM)</w:t>
      </w:r>
    </w:p>
    <w:p w14:paraId="3CCABB7A" w14:textId="0779C672" w:rsidR="00365829" w:rsidRDefault="00365829" w:rsidP="00C429B4">
      <w:pPr>
        <w:spacing w:after="200" w:line="276" w:lineRule="auto"/>
        <w:ind w:left="2160" w:hanging="720"/>
        <w:rPr>
          <w:sz w:val="24"/>
        </w:rPr>
      </w:pPr>
      <w:r w:rsidRPr="00C429B4">
        <w:rPr>
          <w:sz w:val="24"/>
        </w:rPr>
        <w:t>(ii)</w:t>
      </w:r>
      <w:r w:rsidRPr="00C429B4">
        <w:rPr>
          <w:sz w:val="24"/>
        </w:rPr>
        <w:tab/>
      </w:r>
      <w:r w:rsidR="00BF75BA">
        <w:rPr>
          <w:sz w:val="24"/>
        </w:rPr>
        <w:t>[Digital Technology Committee (DTC</w:t>
      </w:r>
      <w:r w:rsidRPr="00C429B4">
        <w:rPr>
          <w:sz w:val="24"/>
        </w:rPr>
        <w:t>)</w:t>
      </w:r>
      <w:r w:rsidR="00BF75BA">
        <w:rPr>
          <w:sz w:val="24"/>
        </w:rPr>
        <w:t>]</w:t>
      </w:r>
    </w:p>
    <w:p w14:paraId="4886FEE0" w14:textId="77777777" w:rsidR="00365829" w:rsidRDefault="00365829" w:rsidP="00C429B4">
      <w:pPr>
        <w:spacing w:after="200" w:line="276" w:lineRule="auto"/>
        <w:ind w:left="2160" w:hanging="720"/>
        <w:rPr>
          <w:sz w:val="24"/>
        </w:rPr>
      </w:pPr>
      <w:r w:rsidRPr="00C429B4">
        <w:rPr>
          <w:sz w:val="24"/>
        </w:rPr>
        <w:t>(iii)</w:t>
      </w:r>
      <w:r w:rsidRPr="00C429B4">
        <w:rPr>
          <w:sz w:val="24"/>
        </w:rPr>
        <w:tab/>
        <w:t>Marine</w:t>
      </w:r>
      <w:r>
        <w:rPr>
          <w:sz w:val="24"/>
        </w:rPr>
        <w:t xml:space="preserve"> Aids to Navigation Engineering and Sustainability Committee (ENG)</w:t>
      </w:r>
    </w:p>
    <w:p w14:paraId="79D3592D" w14:textId="756A2281" w:rsidR="00C429B4" w:rsidRDefault="00C429B4" w:rsidP="00C429B4">
      <w:pPr>
        <w:spacing w:after="200" w:line="276" w:lineRule="auto"/>
        <w:ind w:left="720" w:firstLine="720"/>
        <w:rPr>
          <w:sz w:val="24"/>
        </w:rPr>
      </w:pPr>
      <w:r>
        <w:rPr>
          <w:sz w:val="24"/>
        </w:rPr>
        <w:t xml:space="preserve">(iv) </w:t>
      </w:r>
      <w:r>
        <w:rPr>
          <w:sz w:val="24"/>
        </w:rPr>
        <w:tab/>
        <w:t>Vessel Traffic Services Committee (VTS)</w:t>
      </w:r>
    </w:p>
    <w:p w14:paraId="7DECC31E" w14:textId="03BA92AC" w:rsidR="00365829" w:rsidRDefault="00365829" w:rsidP="00365829">
      <w:pPr>
        <w:spacing w:after="200" w:line="276" w:lineRule="auto"/>
        <w:ind w:left="720" w:firstLine="720"/>
        <w:rPr>
          <w:sz w:val="24"/>
        </w:rPr>
      </w:pPr>
      <w:r>
        <w:rPr>
          <w:sz w:val="24"/>
        </w:rPr>
        <w:t>(v)</w:t>
      </w:r>
      <w:r>
        <w:rPr>
          <w:sz w:val="24"/>
        </w:rPr>
        <w:tab/>
        <w:t>Legal Advisory Panel (LAP)</w:t>
      </w:r>
    </w:p>
    <w:p w14:paraId="7F065DBD" w14:textId="4717C9A9" w:rsidR="00365829" w:rsidRDefault="00365829" w:rsidP="00365829">
      <w:pPr>
        <w:spacing w:after="200" w:line="276" w:lineRule="auto"/>
        <w:ind w:left="720" w:firstLine="720"/>
        <w:rPr>
          <w:sz w:val="24"/>
        </w:rPr>
      </w:pPr>
      <w:r>
        <w:rPr>
          <w:sz w:val="24"/>
        </w:rPr>
        <w:t>(v</w:t>
      </w:r>
      <w:r w:rsidR="00C429B4">
        <w:rPr>
          <w:sz w:val="24"/>
        </w:rPr>
        <w:t>i</w:t>
      </w:r>
      <w:r>
        <w:rPr>
          <w:sz w:val="24"/>
        </w:rPr>
        <w:tab/>
        <w:t>Policy Advisory Panel (PAP)</w:t>
      </w:r>
      <w:r>
        <w:rPr>
          <w:sz w:val="24"/>
        </w:rPr>
        <w:tab/>
      </w:r>
      <w:r>
        <w:rPr>
          <w:sz w:val="24"/>
        </w:rPr>
        <w:tab/>
      </w:r>
    </w:p>
    <w:p w14:paraId="354970FF" w14:textId="2A997DA6" w:rsidR="00F46487" w:rsidRDefault="00F46487" w:rsidP="001917EC">
      <w:pPr>
        <w:spacing w:after="200" w:line="276" w:lineRule="auto"/>
        <w:rPr>
          <w:sz w:val="24"/>
        </w:rPr>
      </w:pPr>
    </w:p>
    <w:p w14:paraId="06DECA85" w14:textId="2C0DBB36" w:rsidR="00B87889" w:rsidRDefault="007C6B16" w:rsidP="001917EC">
      <w:pPr>
        <w:spacing w:after="200" w:line="276" w:lineRule="auto"/>
        <w:rPr>
          <w:sz w:val="24"/>
        </w:rPr>
      </w:pPr>
      <w:r>
        <w:rPr>
          <w:sz w:val="24"/>
        </w:rPr>
        <w:lastRenderedPageBreak/>
        <w:t>5</w:t>
      </w:r>
      <w:r w:rsidR="00A14A25">
        <w:rPr>
          <w:sz w:val="24"/>
        </w:rPr>
        <w:t xml:space="preserve">. </w:t>
      </w:r>
      <w:r w:rsidR="00A14A25">
        <w:rPr>
          <w:sz w:val="24"/>
        </w:rPr>
        <w:tab/>
      </w:r>
      <w:r w:rsidR="00B87889">
        <w:rPr>
          <w:sz w:val="24"/>
        </w:rPr>
        <w:t xml:space="preserve">The draft </w:t>
      </w:r>
      <w:r w:rsidR="00B87889" w:rsidRPr="006019D2">
        <w:rPr>
          <w:i/>
          <w:iCs/>
          <w:sz w:val="24"/>
        </w:rPr>
        <w:t xml:space="preserve">Terms of Reference for Committees </w:t>
      </w:r>
      <w:r w:rsidR="00976461" w:rsidRPr="006019D2">
        <w:rPr>
          <w:i/>
          <w:iCs/>
          <w:sz w:val="24"/>
        </w:rPr>
        <w:t>and Subsidiary Bodies</w:t>
      </w:r>
      <w:r w:rsidR="00976461" w:rsidRPr="006019D2">
        <w:rPr>
          <w:sz w:val="24"/>
        </w:rPr>
        <w:t xml:space="preserve"> have</w:t>
      </w:r>
      <w:r w:rsidR="00976461">
        <w:rPr>
          <w:sz w:val="24"/>
        </w:rPr>
        <w:t xml:space="preserve"> been drafted by the </w:t>
      </w:r>
      <w:r w:rsidR="00C429B4">
        <w:rPr>
          <w:sz w:val="24"/>
        </w:rPr>
        <w:t xml:space="preserve">transition </w:t>
      </w:r>
      <w:r w:rsidR="002777EB">
        <w:rPr>
          <w:sz w:val="24"/>
        </w:rPr>
        <w:t xml:space="preserve">Secretariat and agreed by the </w:t>
      </w:r>
      <w:r w:rsidR="00C429B4">
        <w:rPr>
          <w:sz w:val="24"/>
        </w:rPr>
        <w:t xml:space="preserve">transition </w:t>
      </w:r>
      <w:r w:rsidR="002777EB">
        <w:rPr>
          <w:sz w:val="24"/>
        </w:rPr>
        <w:t xml:space="preserve">Policy Advisory Panel and the </w:t>
      </w:r>
      <w:r w:rsidR="00C429B4">
        <w:rPr>
          <w:sz w:val="24"/>
        </w:rPr>
        <w:t xml:space="preserve">transition </w:t>
      </w:r>
      <w:r w:rsidR="002777EB">
        <w:rPr>
          <w:sz w:val="24"/>
        </w:rPr>
        <w:t>Legal Advisory Panel.</w:t>
      </w:r>
      <w:r w:rsidR="00976461">
        <w:rPr>
          <w:sz w:val="24"/>
        </w:rPr>
        <w:t xml:space="preserve"> </w:t>
      </w:r>
    </w:p>
    <w:p w14:paraId="7934A6A0" w14:textId="7B4D072D" w:rsidR="0058436D" w:rsidRDefault="007C6B16" w:rsidP="001917EC">
      <w:pPr>
        <w:spacing w:after="200" w:line="276" w:lineRule="auto"/>
        <w:rPr>
          <w:sz w:val="24"/>
        </w:rPr>
      </w:pPr>
      <w:r>
        <w:rPr>
          <w:sz w:val="24"/>
        </w:rPr>
        <w:t>6.</w:t>
      </w:r>
      <w:r w:rsidR="00B87889">
        <w:rPr>
          <w:sz w:val="24"/>
        </w:rPr>
        <w:tab/>
      </w:r>
      <w:r w:rsidR="00A14A25">
        <w:rPr>
          <w:sz w:val="24"/>
        </w:rPr>
        <w:t xml:space="preserve">The </w:t>
      </w:r>
      <w:r w:rsidR="00C429B4">
        <w:rPr>
          <w:sz w:val="24"/>
        </w:rPr>
        <w:t xml:space="preserve">transition </w:t>
      </w:r>
      <w:r w:rsidR="00A14A25">
        <w:rPr>
          <w:sz w:val="24"/>
        </w:rPr>
        <w:t xml:space="preserve">Council have approved the draft </w:t>
      </w:r>
      <w:r w:rsidR="00A14A25" w:rsidRPr="00673A39">
        <w:rPr>
          <w:i/>
          <w:iCs/>
          <w:sz w:val="24"/>
        </w:rPr>
        <w:t>Terms of Reference</w:t>
      </w:r>
      <w:r w:rsidR="00A14A25">
        <w:rPr>
          <w:sz w:val="24"/>
        </w:rPr>
        <w:t xml:space="preserve"> </w:t>
      </w:r>
      <w:r w:rsidR="009D57F2">
        <w:rPr>
          <w:sz w:val="24"/>
        </w:rPr>
        <w:t xml:space="preserve">(as attached in Annexes 1 – 6) and now forward the </w:t>
      </w:r>
      <w:r w:rsidR="00EC37F0">
        <w:rPr>
          <w:sz w:val="24"/>
        </w:rPr>
        <w:t>draft proposals to General Assembly for approval.</w:t>
      </w:r>
    </w:p>
    <w:p w14:paraId="2521B911" w14:textId="6C46555B" w:rsidR="000F4530" w:rsidRPr="00241BAC" w:rsidRDefault="000F4530" w:rsidP="001917EC">
      <w:pPr>
        <w:spacing w:after="200" w:line="276" w:lineRule="auto"/>
        <w:rPr>
          <w:sz w:val="24"/>
        </w:rPr>
      </w:pPr>
      <w:r w:rsidRPr="000F4530">
        <w:rPr>
          <w:b/>
          <w:sz w:val="24"/>
        </w:rPr>
        <w:t>Discussion</w:t>
      </w:r>
    </w:p>
    <w:p w14:paraId="0E022417" w14:textId="26E40842" w:rsidR="00315BD3" w:rsidRPr="00315BD3" w:rsidRDefault="007C6B16" w:rsidP="00315BD3">
      <w:pPr>
        <w:spacing w:after="200" w:line="276" w:lineRule="auto"/>
        <w:rPr>
          <w:sz w:val="24"/>
        </w:rPr>
      </w:pPr>
      <w:r>
        <w:rPr>
          <w:sz w:val="24"/>
        </w:rPr>
        <w:t>7</w:t>
      </w:r>
      <w:r w:rsidR="001A6E69" w:rsidRPr="00315BD3">
        <w:rPr>
          <w:sz w:val="24"/>
        </w:rPr>
        <w:t>.</w:t>
      </w:r>
      <w:r w:rsidR="001A6E69" w:rsidRPr="00315BD3">
        <w:rPr>
          <w:sz w:val="24"/>
        </w:rPr>
        <w:tab/>
      </w:r>
      <w:r w:rsidR="0070382C">
        <w:rPr>
          <w:sz w:val="24"/>
        </w:rPr>
        <w:t xml:space="preserve">The draft </w:t>
      </w:r>
      <w:r w:rsidR="00315BD3">
        <w:rPr>
          <w:sz w:val="24"/>
        </w:rPr>
        <w:t>Terms of Reference</w:t>
      </w:r>
      <w:r w:rsidR="00E2540B">
        <w:rPr>
          <w:sz w:val="24"/>
        </w:rPr>
        <w:t>,</w:t>
      </w:r>
      <w:r w:rsidR="00315BD3">
        <w:rPr>
          <w:sz w:val="24"/>
        </w:rPr>
        <w:t xml:space="preserve"> </w:t>
      </w:r>
      <w:r w:rsidR="0070382C">
        <w:rPr>
          <w:sz w:val="24"/>
        </w:rPr>
        <w:t>attached in annexes 1 – 6</w:t>
      </w:r>
      <w:r w:rsidR="00E2540B">
        <w:rPr>
          <w:sz w:val="24"/>
        </w:rPr>
        <w:t>,</w:t>
      </w:r>
      <w:r w:rsidR="0070382C">
        <w:rPr>
          <w:sz w:val="24"/>
        </w:rPr>
        <w:t xml:space="preserve"> have been prepared</w:t>
      </w:r>
      <w:r w:rsidR="00315BD3">
        <w:rPr>
          <w:sz w:val="24"/>
        </w:rPr>
        <w:t xml:space="preserve"> </w:t>
      </w:r>
      <w:r w:rsidR="00315BD3" w:rsidRPr="00315BD3">
        <w:rPr>
          <w:sz w:val="24"/>
        </w:rPr>
        <w:t xml:space="preserve">in a manner </w:t>
      </w:r>
      <w:r w:rsidR="00315BD3">
        <w:rPr>
          <w:sz w:val="24"/>
        </w:rPr>
        <w:t>that would</w:t>
      </w:r>
      <w:r w:rsidR="00315BD3" w:rsidRPr="00315BD3">
        <w:rPr>
          <w:sz w:val="24"/>
        </w:rPr>
        <w:t xml:space="preserve"> ensure </w:t>
      </w:r>
      <w:r w:rsidR="00160255">
        <w:rPr>
          <w:sz w:val="24"/>
        </w:rPr>
        <w:t>that they</w:t>
      </w:r>
      <w:r w:rsidR="00315BD3">
        <w:rPr>
          <w:sz w:val="24"/>
        </w:rPr>
        <w:t xml:space="preserve"> would:</w:t>
      </w:r>
    </w:p>
    <w:p w14:paraId="032F2BF9" w14:textId="3F6C9EFB" w:rsidR="00315BD3" w:rsidRPr="00315BD3" w:rsidRDefault="00315BD3" w:rsidP="00315BD3">
      <w:pPr>
        <w:spacing w:after="200" w:line="276" w:lineRule="auto"/>
        <w:ind w:firstLine="720"/>
        <w:rPr>
          <w:sz w:val="24"/>
        </w:rPr>
      </w:pPr>
      <w:r>
        <w:rPr>
          <w:sz w:val="24"/>
        </w:rPr>
        <w:t>(a)</w:t>
      </w:r>
      <w:r>
        <w:rPr>
          <w:sz w:val="24"/>
        </w:rPr>
        <w:tab/>
      </w:r>
      <w:r w:rsidRPr="00315BD3">
        <w:rPr>
          <w:sz w:val="24"/>
        </w:rPr>
        <w:t>provide a</w:t>
      </w:r>
      <w:r w:rsidR="0064757C">
        <w:rPr>
          <w:sz w:val="24"/>
        </w:rPr>
        <w:t xml:space="preserve"> </w:t>
      </w:r>
      <w:r w:rsidRPr="00315BD3">
        <w:rPr>
          <w:sz w:val="24"/>
        </w:rPr>
        <w:t>high-level framework that is both clear and concise;</w:t>
      </w:r>
      <w:r w:rsidR="00A53DF5">
        <w:rPr>
          <w:sz w:val="24"/>
        </w:rPr>
        <w:t xml:space="preserve"> and</w:t>
      </w:r>
    </w:p>
    <w:p w14:paraId="76110B2C" w14:textId="25C1A423" w:rsidR="001A6E69" w:rsidRDefault="00315BD3" w:rsidP="00A53DF5">
      <w:pPr>
        <w:spacing w:after="200" w:line="276" w:lineRule="auto"/>
        <w:ind w:left="1440" w:hanging="720"/>
        <w:rPr>
          <w:sz w:val="24"/>
        </w:rPr>
      </w:pPr>
      <w:r>
        <w:rPr>
          <w:sz w:val="24"/>
        </w:rPr>
        <w:t>(b)</w:t>
      </w:r>
      <w:r>
        <w:rPr>
          <w:sz w:val="24"/>
        </w:rPr>
        <w:tab/>
      </w:r>
      <w:r w:rsidRPr="00315BD3">
        <w:rPr>
          <w:sz w:val="24"/>
        </w:rPr>
        <w:t xml:space="preserve">provide a link between </w:t>
      </w:r>
      <w:r>
        <w:rPr>
          <w:sz w:val="24"/>
        </w:rPr>
        <w:t>the subsidiary body</w:t>
      </w:r>
      <w:r w:rsidRPr="00315BD3">
        <w:rPr>
          <w:sz w:val="24"/>
        </w:rPr>
        <w:t>, the</w:t>
      </w:r>
      <w:r>
        <w:rPr>
          <w:sz w:val="24"/>
        </w:rPr>
        <w:t xml:space="preserve"> Convention and the </w:t>
      </w:r>
      <w:ins w:id="0" w:author="Audrey Guinault" w:date="2023-10-11T13:45:00Z">
        <w:r w:rsidR="001D49AA">
          <w:rPr>
            <w:sz w:val="24"/>
          </w:rPr>
          <w:t>draft</w:t>
        </w:r>
      </w:ins>
      <w:del w:id="1" w:author="Audrey Guinault" w:date="2023-10-11T13:45:00Z">
        <w:r w:rsidDel="001D49AA">
          <w:rPr>
            <w:sz w:val="24"/>
          </w:rPr>
          <w:delText>proposed</w:delText>
        </w:r>
      </w:del>
      <w:r>
        <w:rPr>
          <w:sz w:val="24"/>
        </w:rPr>
        <w:t xml:space="preserve"> General Regulations including the Rules of Procedure</w:t>
      </w:r>
      <w:r w:rsidR="00A53DF5">
        <w:rPr>
          <w:sz w:val="24"/>
        </w:rPr>
        <w:t>.</w:t>
      </w:r>
    </w:p>
    <w:p w14:paraId="67B8DB47" w14:textId="65B22DEB" w:rsidR="00160255" w:rsidRDefault="007C6B16" w:rsidP="00D01304">
      <w:pPr>
        <w:spacing w:after="200" w:line="276" w:lineRule="auto"/>
        <w:rPr>
          <w:sz w:val="24"/>
        </w:rPr>
      </w:pPr>
      <w:r>
        <w:rPr>
          <w:sz w:val="24"/>
        </w:rPr>
        <w:t>8</w:t>
      </w:r>
      <w:r w:rsidR="000F1BA7">
        <w:rPr>
          <w:sz w:val="24"/>
        </w:rPr>
        <w:t>.</w:t>
      </w:r>
      <w:r w:rsidR="000F1BA7">
        <w:rPr>
          <w:sz w:val="24"/>
        </w:rPr>
        <w:tab/>
      </w:r>
      <w:r w:rsidR="00AF0FEF">
        <w:rPr>
          <w:sz w:val="24"/>
        </w:rPr>
        <w:t>T</w:t>
      </w:r>
      <w:r w:rsidR="00537EAF">
        <w:rPr>
          <w:sz w:val="24"/>
        </w:rPr>
        <w:t>he Convention</w:t>
      </w:r>
      <w:r w:rsidR="00412C20">
        <w:rPr>
          <w:sz w:val="24"/>
        </w:rPr>
        <w:t xml:space="preserve"> and </w:t>
      </w:r>
      <w:r w:rsidR="00537EAF">
        <w:rPr>
          <w:sz w:val="24"/>
        </w:rPr>
        <w:t>General Regulations</w:t>
      </w:r>
      <w:r w:rsidR="008078EC">
        <w:rPr>
          <w:sz w:val="24"/>
        </w:rPr>
        <w:t xml:space="preserve"> </w:t>
      </w:r>
      <w:r w:rsidR="005C5199">
        <w:rPr>
          <w:sz w:val="24"/>
        </w:rPr>
        <w:t xml:space="preserve">contain comprehensive detail </w:t>
      </w:r>
      <w:r w:rsidR="00E03BE0">
        <w:rPr>
          <w:sz w:val="24"/>
        </w:rPr>
        <w:t xml:space="preserve">on </w:t>
      </w:r>
      <w:r>
        <w:rPr>
          <w:sz w:val="24"/>
        </w:rPr>
        <w:t>areas</w:t>
      </w:r>
      <w:r w:rsidR="00E03BE0">
        <w:rPr>
          <w:sz w:val="24"/>
        </w:rPr>
        <w:t xml:space="preserve"> such as the </w:t>
      </w:r>
      <w:r w:rsidR="00E03BE0" w:rsidRPr="00E03BE0">
        <w:rPr>
          <w:i/>
          <w:iCs/>
          <w:sz w:val="24"/>
        </w:rPr>
        <w:t>Establishment and Functions of Committees and Other Bodies</w:t>
      </w:r>
      <w:r w:rsidR="00E03BE0">
        <w:rPr>
          <w:i/>
          <w:iCs/>
          <w:sz w:val="24"/>
        </w:rPr>
        <w:t xml:space="preserve">, </w:t>
      </w:r>
      <w:r w:rsidR="000E5CC5" w:rsidRPr="000E5CC5">
        <w:rPr>
          <w:i/>
          <w:iCs/>
          <w:sz w:val="24"/>
        </w:rPr>
        <w:t>Appointment of Chair and Vice Chair</w:t>
      </w:r>
      <w:r w:rsidR="000E5CC5">
        <w:rPr>
          <w:i/>
          <w:iCs/>
          <w:sz w:val="24"/>
        </w:rPr>
        <w:t xml:space="preserve"> </w:t>
      </w:r>
      <w:r w:rsidR="000E5CC5">
        <w:rPr>
          <w:sz w:val="24"/>
        </w:rPr>
        <w:t xml:space="preserve">and </w:t>
      </w:r>
      <w:r w:rsidR="00412C20" w:rsidRPr="00412C20">
        <w:rPr>
          <w:i/>
          <w:iCs/>
          <w:sz w:val="24"/>
        </w:rPr>
        <w:t>Rules of Procedure</w:t>
      </w:r>
      <w:r w:rsidR="00412C20">
        <w:rPr>
          <w:i/>
          <w:iCs/>
          <w:sz w:val="24"/>
        </w:rPr>
        <w:t xml:space="preserve">. </w:t>
      </w:r>
      <w:r w:rsidR="00412C20">
        <w:rPr>
          <w:sz w:val="24"/>
        </w:rPr>
        <w:t>Therefore</w:t>
      </w:r>
      <w:r w:rsidR="00E2540B">
        <w:rPr>
          <w:sz w:val="24"/>
        </w:rPr>
        <w:t>,</w:t>
      </w:r>
      <w:r w:rsidR="00412C20">
        <w:rPr>
          <w:sz w:val="24"/>
        </w:rPr>
        <w:t xml:space="preserve"> </w:t>
      </w:r>
      <w:proofErr w:type="gramStart"/>
      <w:r w:rsidR="00412C20">
        <w:rPr>
          <w:sz w:val="24"/>
        </w:rPr>
        <w:t>in order to</w:t>
      </w:r>
      <w:proofErr w:type="gramEnd"/>
      <w:r w:rsidR="00412C20">
        <w:rPr>
          <w:sz w:val="24"/>
        </w:rPr>
        <w:t xml:space="preserve"> avoid confusion</w:t>
      </w:r>
      <w:r w:rsidR="00E2540B">
        <w:rPr>
          <w:sz w:val="24"/>
        </w:rPr>
        <w:t>,</w:t>
      </w:r>
      <w:r w:rsidR="00412C20">
        <w:rPr>
          <w:sz w:val="24"/>
        </w:rPr>
        <w:t xml:space="preserve"> the documents have been drafted to avoid duplication. </w:t>
      </w:r>
      <w:proofErr w:type="gramStart"/>
      <w:r w:rsidR="00412C20">
        <w:rPr>
          <w:sz w:val="24"/>
        </w:rPr>
        <w:t>In order to</w:t>
      </w:r>
      <w:proofErr w:type="gramEnd"/>
      <w:r w:rsidR="00412C20">
        <w:rPr>
          <w:sz w:val="24"/>
        </w:rPr>
        <w:t xml:space="preserve"> make </w:t>
      </w:r>
      <w:r w:rsidR="00E2540B">
        <w:rPr>
          <w:sz w:val="24"/>
        </w:rPr>
        <w:t xml:space="preserve">a </w:t>
      </w:r>
      <w:r w:rsidR="00AC6FA1">
        <w:rPr>
          <w:sz w:val="24"/>
        </w:rPr>
        <w:t>link between the Convention and General Regulations</w:t>
      </w:r>
      <w:r w:rsidR="00DD3A54">
        <w:rPr>
          <w:sz w:val="24"/>
        </w:rPr>
        <w:t>,</w:t>
      </w:r>
      <w:r w:rsidR="00AC6FA1">
        <w:rPr>
          <w:sz w:val="24"/>
        </w:rPr>
        <w:t xml:space="preserve"> </w:t>
      </w:r>
      <w:r w:rsidR="0000280E">
        <w:rPr>
          <w:sz w:val="24"/>
        </w:rPr>
        <w:t>they are reference</w:t>
      </w:r>
      <w:r w:rsidR="00DD3A54">
        <w:rPr>
          <w:sz w:val="24"/>
        </w:rPr>
        <w:t>d</w:t>
      </w:r>
      <w:r w:rsidR="0000280E">
        <w:rPr>
          <w:sz w:val="24"/>
        </w:rPr>
        <w:t xml:space="preserve"> where appropriate and</w:t>
      </w:r>
      <w:r w:rsidR="00DD3A54">
        <w:rPr>
          <w:sz w:val="24"/>
        </w:rPr>
        <w:t>,</w:t>
      </w:r>
      <w:r w:rsidR="0000280E">
        <w:rPr>
          <w:sz w:val="24"/>
        </w:rPr>
        <w:t xml:space="preserve"> in some cases such as </w:t>
      </w:r>
      <w:r w:rsidR="00066D34">
        <w:rPr>
          <w:sz w:val="24"/>
        </w:rPr>
        <w:t>the section on</w:t>
      </w:r>
      <w:r w:rsidR="0000280E">
        <w:rPr>
          <w:sz w:val="24"/>
        </w:rPr>
        <w:t xml:space="preserve"> </w:t>
      </w:r>
      <w:r w:rsidR="002D67F3">
        <w:rPr>
          <w:i/>
          <w:iCs/>
          <w:sz w:val="24"/>
        </w:rPr>
        <w:t>Participation</w:t>
      </w:r>
      <w:r w:rsidR="00DD3A54">
        <w:rPr>
          <w:i/>
          <w:iCs/>
          <w:sz w:val="24"/>
        </w:rPr>
        <w:t>,</w:t>
      </w:r>
      <w:r w:rsidR="002D67F3">
        <w:rPr>
          <w:i/>
          <w:iCs/>
          <w:sz w:val="24"/>
        </w:rPr>
        <w:t xml:space="preserve"> </w:t>
      </w:r>
      <w:r w:rsidR="002D67F3">
        <w:rPr>
          <w:sz w:val="24"/>
        </w:rPr>
        <w:t xml:space="preserve">they are </w:t>
      </w:r>
      <w:r w:rsidR="00B56762">
        <w:rPr>
          <w:sz w:val="24"/>
        </w:rPr>
        <w:t>made specific to the committee or subsidiary body.</w:t>
      </w:r>
    </w:p>
    <w:p w14:paraId="071D9BD2" w14:textId="42BCCDD8" w:rsidR="00A53DF5" w:rsidRDefault="007C6B16" w:rsidP="00A53DF5">
      <w:pPr>
        <w:spacing w:after="200" w:line="276" w:lineRule="auto"/>
        <w:rPr>
          <w:sz w:val="24"/>
        </w:rPr>
      </w:pPr>
      <w:r>
        <w:rPr>
          <w:sz w:val="24"/>
        </w:rPr>
        <w:t>9</w:t>
      </w:r>
      <w:r w:rsidR="00A53DF5">
        <w:rPr>
          <w:sz w:val="24"/>
        </w:rPr>
        <w:t>.</w:t>
      </w:r>
      <w:r w:rsidR="00A53DF5">
        <w:rPr>
          <w:sz w:val="24"/>
        </w:rPr>
        <w:tab/>
      </w:r>
      <w:r w:rsidR="00940A7B">
        <w:rPr>
          <w:sz w:val="24"/>
        </w:rPr>
        <w:t>T</w:t>
      </w:r>
      <w:r w:rsidR="00A53DF5">
        <w:rPr>
          <w:sz w:val="24"/>
        </w:rPr>
        <w:t>he</w:t>
      </w:r>
      <w:r w:rsidR="00A53DF5" w:rsidRPr="00315BD3">
        <w:rPr>
          <w:sz w:val="24"/>
        </w:rPr>
        <w:t xml:space="preserve"> </w:t>
      </w:r>
      <w:r w:rsidR="009826D2">
        <w:rPr>
          <w:sz w:val="24"/>
        </w:rPr>
        <w:t xml:space="preserve">remaining </w:t>
      </w:r>
      <w:r w:rsidR="00A53DF5" w:rsidRPr="00315BD3">
        <w:rPr>
          <w:sz w:val="24"/>
        </w:rPr>
        <w:t xml:space="preserve">key areas </w:t>
      </w:r>
      <w:r w:rsidR="00A53DF5">
        <w:rPr>
          <w:sz w:val="24"/>
        </w:rPr>
        <w:t xml:space="preserve">that the </w:t>
      </w:r>
      <w:r w:rsidR="009826D2">
        <w:rPr>
          <w:sz w:val="24"/>
        </w:rPr>
        <w:t>drafts address</w:t>
      </w:r>
      <w:r w:rsidR="002F154E">
        <w:rPr>
          <w:sz w:val="24"/>
        </w:rPr>
        <w:t>, notwithstanding</w:t>
      </w:r>
      <w:r w:rsidR="009826D2">
        <w:rPr>
          <w:sz w:val="24"/>
        </w:rPr>
        <w:t xml:space="preserve"> the </w:t>
      </w:r>
      <w:r w:rsidR="002F154E">
        <w:rPr>
          <w:sz w:val="24"/>
        </w:rPr>
        <w:t>references</w:t>
      </w:r>
      <w:r w:rsidR="009826D2">
        <w:rPr>
          <w:sz w:val="24"/>
        </w:rPr>
        <w:t xml:space="preserve"> to the Convention and the General Regulation</w:t>
      </w:r>
      <w:r w:rsidR="002F154E">
        <w:rPr>
          <w:sz w:val="24"/>
        </w:rPr>
        <w:t xml:space="preserve"> text,</w:t>
      </w:r>
      <w:r w:rsidR="00A53DF5">
        <w:rPr>
          <w:sz w:val="24"/>
        </w:rPr>
        <w:t xml:space="preserve"> </w:t>
      </w:r>
      <w:r w:rsidR="003C6735">
        <w:rPr>
          <w:sz w:val="24"/>
        </w:rPr>
        <w:t>are</w:t>
      </w:r>
      <w:r w:rsidR="00A53DF5" w:rsidRPr="00315BD3">
        <w:rPr>
          <w:sz w:val="24"/>
        </w:rPr>
        <w:t>:</w:t>
      </w:r>
    </w:p>
    <w:p w14:paraId="15EF82C9" w14:textId="77777777" w:rsidR="00A53DF5" w:rsidRDefault="00A53DF5" w:rsidP="00A53DF5">
      <w:pPr>
        <w:spacing w:after="200" w:line="276" w:lineRule="auto"/>
        <w:ind w:left="1440" w:hanging="720"/>
        <w:rPr>
          <w:sz w:val="24"/>
        </w:rPr>
      </w:pPr>
      <w:r>
        <w:rPr>
          <w:sz w:val="24"/>
        </w:rPr>
        <w:tab/>
        <w:t>(</w:t>
      </w:r>
      <w:proofErr w:type="spellStart"/>
      <w:r>
        <w:rPr>
          <w:sz w:val="24"/>
        </w:rPr>
        <w:t>i</w:t>
      </w:r>
      <w:proofErr w:type="spellEnd"/>
      <w:r>
        <w:rPr>
          <w:sz w:val="24"/>
        </w:rPr>
        <w:t>)</w:t>
      </w:r>
      <w:r>
        <w:rPr>
          <w:sz w:val="24"/>
        </w:rPr>
        <w:tab/>
      </w:r>
      <w:r w:rsidRPr="0064757C">
        <w:rPr>
          <w:sz w:val="24"/>
        </w:rPr>
        <w:t>Name of committee or subsidiary body</w:t>
      </w:r>
    </w:p>
    <w:p w14:paraId="2079150A" w14:textId="232C3FF8" w:rsidR="00A53DF5" w:rsidRDefault="00A53DF5" w:rsidP="00C429B4">
      <w:pPr>
        <w:spacing w:after="200" w:line="276" w:lineRule="auto"/>
        <w:ind w:left="2160" w:hanging="720"/>
        <w:rPr>
          <w:sz w:val="24"/>
        </w:rPr>
      </w:pPr>
      <w:r>
        <w:rPr>
          <w:sz w:val="24"/>
        </w:rPr>
        <w:t>(ii)</w:t>
      </w:r>
      <w:r>
        <w:rPr>
          <w:sz w:val="24"/>
        </w:rPr>
        <w:tab/>
      </w:r>
      <w:r w:rsidRPr="0064757C">
        <w:rPr>
          <w:sz w:val="24"/>
        </w:rPr>
        <w:t>Participation</w:t>
      </w:r>
      <w:r>
        <w:rPr>
          <w:sz w:val="24"/>
        </w:rPr>
        <w:t xml:space="preserve"> – specific examples given for the subsidiary body complimenting the proposed Article 6.1 of the General Regulations.</w:t>
      </w:r>
    </w:p>
    <w:p w14:paraId="6028E710" w14:textId="44DE6743" w:rsidR="00A53DF5" w:rsidRDefault="00A53DF5" w:rsidP="00C429B4">
      <w:pPr>
        <w:spacing w:after="200" w:line="276" w:lineRule="auto"/>
        <w:ind w:left="2160" w:hanging="720"/>
        <w:rPr>
          <w:sz w:val="24"/>
        </w:rPr>
      </w:pPr>
      <w:r>
        <w:rPr>
          <w:sz w:val="24"/>
        </w:rPr>
        <w:t>(iii)</w:t>
      </w:r>
      <w:r>
        <w:rPr>
          <w:sz w:val="24"/>
        </w:rPr>
        <w:tab/>
      </w:r>
      <w:r w:rsidRPr="0064757C">
        <w:rPr>
          <w:sz w:val="24"/>
        </w:rPr>
        <w:t xml:space="preserve">Aims and </w:t>
      </w:r>
      <w:r>
        <w:rPr>
          <w:sz w:val="24"/>
        </w:rPr>
        <w:t>o</w:t>
      </w:r>
      <w:r w:rsidRPr="0064757C">
        <w:rPr>
          <w:sz w:val="24"/>
        </w:rPr>
        <w:t>bjectives</w:t>
      </w:r>
      <w:r>
        <w:rPr>
          <w:sz w:val="24"/>
        </w:rPr>
        <w:t xml:space="preserve"> – specific to the subsidiary body </w:t>
      </w:r>
      <w:proofErr w:type="gramStart"/>
      <w:r>
        <w:rPr>
          <w:sz w:val="24"/>
        </w:rPr>
        <w:t>in order for</w:t>
      </w:r>
      <w:proofErr w:type="gramEnd"/>
      <w:r>
        <w:rPr>
          <w:sz w:val="24"/>
        </w:rPr>
        <w:t xml:space="preserve"> the </w:t>
      </w:r>
      <w:r w:rsidRPr="0064757C">
        <w:rPr>
          <w:sz w:val="24"/>
        </w:rPr>
        <w:t xml:space="preserve">Committee </w:t>
      </w:r>
      <w:r w:rsidR="003D513F">
        <w:rPr>
          <w:sz w:val="24"/>
        </w:rPr>
        <w:t>to</w:t>
      </w:r>
      <w:r w:rsidRPr="0064757C">
        <w:rPr>
          <w:sz w:val="24"/>
        </w:rPr>
        <w:t xml:space="preserve"> support the aims and objectives of the Organization </w:t>
      </w:r>
      <w:r>
        <w:rPr>
          <w:sz w:val="24"/>
        </w:rPr>
        <w:t xml:space="preserve">as stated in </w:t>
      </w:r>
      <w:r w:rsidRPr="0064757C">
        <w:rPr>
          <w:sz w:val="24"/>
        </w:rPr>
        <w:t xml:space="preserve">Article </w:t>
      </w:r>
      <w:r>
        <w:rPr>
          <w:sz w:val="24"/>
        </w:rPr>
        <w:t>9.1</w:t>
      </w:r>
      <w:r w:rsidRPr="0064757C">
        <w:rPr>
          <w:sz w:val="24"/>
        </w:rPr>
        <w:t xml:space="preserve"> of the Convention</w:t>
      </w:r>
      <w:r>
        <w:rPr>
          <w:sz w:val="24"/>
        </w:rPr>
        <w:t>.</w:t>
      </w:r>
    </w:p>
    <w:p w14:paraId="1C354720" w14:textId="77777777" w:rsidR="00A53DF5" w:rsidRDefault="00A53DF5" w:rsidP="00A53DF5">
      <w:pPr>
        <w:spacing w:after="200" w:line="276" w:lineRule="auto"/>
        <w:ind w:left="1440" w:hanging="720"/>
        <w:rPr>
          <w:sz w:val="24"/>
        </w:rPr>
      </w:pPr>
      <w:r>
        <w:rPr>
          <w:sz w:val="24"/>
        </w:rPr>
        <w:tab/>
        <w:t>(iv)</w:t>
      </w:r>
      <w:r>
        <w:rPr>
          <w:sz w:val="24"/>
        </w:rPr>
        <w:tab/>
      </w:r>
      <w:r w:rsidRPr="0064757C">
        <w:rPr>
          <w:sz w:val="24"/>
        </w:rPr>
        <w:t>Activities</w:t>
      </w:r>
    </w:p>
    <w:p w14:paraId="42F66932" w14:textId="77777777" w:rsidR="00A53DF5" w:rsidRDefault="00A53DF5" w:rsidP="00A53DF5">
      <w:pPr>
        <w:spacing w:after="200" w:line="276" w:lineRule="auto"/>
        <w:ind w:left="1440" w:hanging="720"/>
        <w:rPr>
          <w:sz w:val="24"/>
        </w:rPr>
      </w:pPr>
      <w:r>
        <w:rPr>
          <w:sz w:val="24"/>
        </w:rPr>
        <w:tab/>
        <w:t>(v)</w:t>
      </w:r>
      <w:r>
        <w:rPr>
          <w:sz w:val="24"/>
        </w:rPr>
        <w:tab/>
        <w:t>Deliverables</w:t>
      </w:r>
    </w:p>
    <w:p w14:paraId="22C65C95" w14:textId="74E614A6" w:rsidR="00DB3952" w:rsidRDefault="00A53DF5" w:rsidP="0037438A">
      <w:pPr>
        <w:spacing w:after="200" w:line="276" w:lineRule="auto"/>
        <w:ind w:left="1440" w:hanging="720"/>
        <w:rPr>
          <w:sz w:val="24"/>
        </w:rPr>
      </w:pPr>
      <w:r>
        <w:rPr>
          <w:sz w:val="24"/>
        </w:rPr>
        <w:tab/>
        <w:t>(vi)</w:t>
      </w:r>
      <w:r>
        <w:rPr>
          <w:sz w:val="24"/>
        </w:rPr>
        <w:tab/>
      </w:r>
      <w:r w:rsidRPr="0064757C">
        <w:rPr>
          <w:sz w:val="24"/>
        </w:rPr>
        <w:t>Relationship with other bodies</w:t>
      </w:r>
    </w:p>
    <w:p w14:paraId="57180A74" w14:textId="362A6DAE" w:rsidR="00751117" w:rsidRDefault="007523EA" w:rsidP="00F022BE">
      <w:pPr>
        <w:spacing w:after="200" w:line="276" w:lineRule="auto"/>
        <w:rPr>
          <w:sz w:val="24"/>
        </w:rPr>
      </w:pPr>
      <w:r>
        <w:rPr>
          <w:sz w:val="24"/>
        </w:rPr>
        <w:t xml:space="preserve">10. The </w:t>
      </w:r>
      <w:r w:rsidR="003D4B78">
        <w:rPr>
          <w:sz w:val="24"/>
        </w:rPr>
        <w:t xml:space="preserve">proposed </w:t>
      </w:r>
      <w:r>
        <w:rPr>
          <w:sz w:val="24"/>
        </w:rPr>
        <w:t>Terms of Reference</w:t>
      </w:r>
      <w:r w:rsidR="003D4B78">
        <w:rPr>
          <w:sz w:val="24"/>
        </w:rPr>
        <w:t xml:space="preserve">s </w:t>
      </w:r>
      <w:r>
        <w:rPr>
          <w:sz w:val="24"/>
        </w:rPr>
        <w:t xml:space="preserve">have been drafted in a manner that they can be read </w:t>
      </w:r>
      <w:r w:rsidR="003D4B78">
        <w:rPr>
          <w:sz w:val="24"/>
        </w:rPr>
        <w:t xml:space="preserve">as </w:t>
      </w:r>
      <w:proofErr w:type="spellStart"/>
      <w:proofErr w:type="gramStart"/>
      <w:r w:rsidR="003D4B78">
        <w:rPr>
          <w:sz w:val="24"/>
        </w:rPr>
        <w:t>stand alone</w:t>
      </w:r>
      <w:proofErr w:type="spellEnd"/>
      <w:proofErr w:type="gramEnd"/>
      <w:r w:rsidR="003D4B78">
        <w:rPr>
          <w:sz w:val="24"/>
        </w:rPr>
        <w:t xml:space="preserve"> </w:t>
      </w:r>
      <w:r w:rsidR="00751117">
        <w:rPr>
          <w:sz w:val="24"/>
        </w:rPr>
        <w:t>documents</w:t>
      </w:r>
      <w:r w:rsidR="00071825">
        <w:rPr>
          <w:sz w:val="24"/>
        </w:rPr>
        <w:t xml:space="preserve">.  </w:t>
      </w:r>
      <w:proofErr w:type="gramStart"/>
      <w:r w:rsidR="00071825">
        <w:rPr>
          <w:sz w:val="24"/>
        </w:rPr>
        <w:t>T</w:t>
      </w:r>
      <w:r w:rsidR="00751117">
        <w:rPr>
          <w:sz w:val="24"/>
        </w:rPr>
        <w:t>herefore</w:t>
      </w:r>
      <w:proofErr w:type="gramEnd"/>
      <w:r w:rsidR="00751117">
        <w:rPr>
          <w:sz w:val="24"/>
        </w:rPr>
        <w:t xml:space="preserve"> </w:t>
      </w:r>
      <w:r w:rsidR="00071825">
        <w:rPr>
          <w:sz w:val="24"/>
        </w:rPr>
        <w:t xml:space="preserve">they </w:t>
      </w:r>
      <w:r w:rsidR="00751117">
        <w:rPr>
          <w:sz w:val="24"/>
        </w:rPr>
        <w:t xml:space="preserve">include an element of necessary repetition </w:t>
      </w:r>
      <w:r w:rsidR="00071825">
        <w:rPr>
          <w:sz w:val="24"/>
        </w:rPr>
        <w:t>from</w:t>
      </w:r>
      <w:r w:rsidR="00751117">
        <w:rPr>
          <w:sz w:val="24"/>
        </w:rPr>
        <w:t xml:space="preserve"> other documents</w:t>
      </w:r>
      <w:r w:rsidR="00071825">
        <w:rPr>
          <w:sz w:val="24"/>
        </w:rPr>
        <w:t>,</w:t>
      </w:r>
      <w:r w:rsidR="00751117">
        <w:rPr>
          <w:sz w:val="24"/>
        </w:rPr>
        <w:t xml:space="preserve"> such as the Convention and General Regulations</w:t>
      </w:r>
      <w:r w:rsidR="00071825">
        <w:rPr>
          <w:sz w:val="24"/>
        </w:rPr>
        <w:t>,</w:t>
      </w:r>
      <w:r w:rsidR="00751117">
        <w:rPr>
          <w:sz w:val="24"/>
        </w:rPr>
        <w:t xml:space="preserve"> </w:t>
      </w:r>
      <w:r w:rsidR="00071825">
        <w:rPr>
          <w:sz w:val="24"/>
        </w:rPr>
        <w:t>for readability purposes.</w:t>
      </w:r>
    </w:p>
    <w:p w14:paraId="3D12E5B9" w14:textId="389007B1" w:rsidR="001917EC" w:rsidRPr="00241BAC" w:rsidRDefault="001917EC" w:rsidP="001917EC">
      <w:pPr>
        <w:spacing w:after="200" w:line="276" w:lineRule="auto"/>
        <w:rPr>
          <w:b/>
          <w:sz w:val="24"/>
        </w:rPr>
      </w:pPr>
      <w:r w:rsidRPr="00241BAC">
        <w:rPr>
          <w:b/>
          <w:sz w:val="24"/>
        </w:rPr>
        <w:lastRenderedPageBreak/>
        <w:t xml:space="preserve">Action requested of the </w:t>
      </w:r>
      <w:r w:rsidR="00133345">
        <w:rPr>
          <w:b/>
          <w:sz w:val="24"/>
        </w:rPr>
        <w:t>General Assembly</w:t>
      </w:r>
    </w:p>
    <w:p w14:paraId="5A9DC1DA" w14:textId="711FFD1E" w:rsidR="0037438A" w:rsidRDefault="007C6B16" w:rsidP="0064757C">
      <w:pPr>
        <w:spacing w:after="200" w:line="276" w:lineRule="auto"/>
        <w:rPr>
          <w:sz w:val="24"/>
        </w:rPr>
      </w:pPr>
      <w:r>
        <w:rPr>
          <w:sz w:val="24"/>
        </w:rPr>
        <w:t>10</w:t>
      </w:r>
      <w:r w:rsidR="001917EC" w:rsidRPr="00241BAC">
        <w:rPr>
          <w:sz w:val="24"/>
        </w:rPr>
        <w:t>.</w:t>
      </w:r>
      <w:r w:rsidR="001917EC" w:rsidRPr="00241BAC">
        <w:rPr>
          <w:sz w:val="24"/>
        </w:rPr>
        <w:tab/>
      </w:r>
      <w:r w:rsidR="001C278B" w:rsidRPr="00241BAC">
        <w:rPr>
          <w:sz w:val="24"/>
        </w:rPr>
        <w:t xml:space="preserve">The </w:t>
      </w:r>
      <w:r w:rsidR="001C278B">
        <w:rPr>
          <w:sz w:val="24"/>
        </w:rPr>
        <w:t>General Assembly</w:t>
      </w:r>
      <w:r w:rsidR="001C278B" w:rsidRPr="00241BAC">
        <w:rPr>
          <w:sz w:val="24"/>
        </w:rPr>
        <w:t xml:space="preserve"> is invited to</w:t>
      </w:r>
      <w:r w:rsidR="001C278B">
        <w:rPr>
          <w:sz w:val="24"/>
        </w:rPr>
        <w:t xml:space="preserve"> establish</w:t>
      </w:r>
      <w:r w:rsidR="00BF75BA">
        <w:rPr>
          <w:sz w:val="24"/>
        </w:rPr>
        <w:t xml:space="preserve"> </w:t>
      </w:r>
      <w:r w:rsidR="001C278B">
        <w:rPr>
          <w:sz w:val="24"/>
        </w:rPr>
        <w:t xml:space="preserve">the following </w:t>
      </w:r>
      <w:r w:rsidR="005F3D2E">
        <w:rPr>
          <w:sz w:val="24"/>
        </w:rPr>
        <w:t>committees and subsidiary bodies:</w:t>
      </w:r>
    </w:p>
    <w:p w14:paraId="552B8C87" w14:textId="074877F6" w:rsidR="004F27BE" w:rsidRDefault="007C6B16" w:rsidP="00C429B4">
      <w:pPr>
        <w:spacing w:after="200" w:line="276" w:lineRule="auto"/>
        <w:ind w:left="2160" w:hanging="720"/>
        <w:rPr>
          <w:sz w:val="24"/>
        </w:rPr>
      </w:pPr>
      <w:r w:rsidRPr="00C429B4">
        <w:rPr>
          <w:sz w:val="24"/>
        </w:rPr>
        <w:t>(</w:t>
      </w:r>
      <w:proofErr w:type="spellStart"/>
      <w:r w:rsidRPr="00C429B4">
        <w:rPr>
          <w:sz w:val="24"/>
        </w:rPr>
        <w:t>i</w:t>
      </w:r>
      <w:proofErr w:type="spellEnd"/>
      <w:r w:rsidRPr="00C429B4">
        <w:rPr>
          <w:sz w:val="24"/>
        </w:rPr>
        <w:t xml:space="preserve">) </w:t>
      </w:r>
      <w:r w:rsidRPr="00C429B4">
        <w:rPr>
          <w:sz w:val="24"/>
        </w:rPr>
        <w:tab/>
      </w:r>
      <w:r w:rsidR="00151613" w:rsidRPr="00C429B4">
        <w:rPr>
          <w:sz w:val="24"/>
        </w:rPr>
        <w:t xml:space="preserve">Marine </w:t>
      </w:r>
      <w:r w:rsidR="004F27BE" w:rsidRPr="00C429B4">
        <w:rPr>
          <w:sz w:val="24"/>
        </w:rPr>
        <w:t>A</w:t>
      </w:r>
      <w:r w:rsidR="00151613" w:rsidRPr="00C429B4">
        <w:rPr>
          <w:sz w:val="24"/>
        </w:rPr>
        <w:t>ids</w:t>
      </w:r>
      <w:r w:rsidR="00151613">
        <w:rPr>
          <w:sz w:val="24"/>
        </w:rPr>
        <w:t xml:space="preserve"> </w:t>
      </w:r>
      <w:r w:rsidR="004F27BE">
        <w:rPr>
          <w:sz w:val="24"/>
        </w:rPr>
        <w:t>to</w:t>
      </w:r>
      <w:r w:rsidR="00151613">
        <w:rPr>
          <w:sz w:val="24"/>
        </w:rPr>
        <w:t xml:space="preserve"> </w:t>
      </w:r>
      <w:r w:rsidR="004F27BE">
        <w:rPr>
          <w:sz w:val="24"/>
        </w:rPr>
        <w:t>N</w:t>
      </w:r>
      <w:r w:rsidR="00151613">
        <w:rPr>
          <w:sz w:val="24"/>
        </w:rPr>
        <w:t>avigation</w:t>
      </w:r>
      <w:r w:rsidR="004F27BE">
        <w:rPr>
          <w:sz w:val="24"/>
        </w:rPr>
        <w:t xml:space="preserve"> Requirements and Management Committee (ARM)</w:t>
      </w:r>
    </w:p>
    <w:p w14:paraId="2B190630" w14:textId="15F1B0BC" w:rsidR="004F27BE" w:rsidRPr="00C429B4" w:rsidRDefault="007C6B16" w:rsidP="00C429B4">
      <w:pPr>
        <w:spacing w:after="200" w:line="276" w:lineRule="auto"/>
        <w:ind w:left="2160" w:hanging="720"/>
        <w:rPr>
          <w:sz w:val="24"/>
        </w:rPr>
      </w:pPr>
      <w:r w:rsidRPr="00C429B4">
        <w:rPr>
          <w:sz w:val="24"/>
        </w:rPr>
        <w:t>(ii)</w:t>
      </w:r>
      <w:r w:rsidRPr="00C429B4">
        <w:rPr>
          <w:sz w:val="24"/>
        </w:rPr>
        <w:tab/>
      </w:r>
      <w:r w:rsidR="00BF75BA">
        <w:rPr>
          <w:sz w:val="24"/>
        </w:rPr>
        <w:t>[Digital Technology</w:t>
      </w:r>
      <w:r w:rsidR="00151613" w:rsidRPr="00C429B4">
        <w:rPr>
          <w:sz w:val="24"/>
        </w:rPr>
        <w:t xml:space="preserve"> Committee (</w:t>
      </w:r>
      <w:r w:rsidR="00BF75BA">
        <w:rPr>
          <w:sz w:val="24"/>
        </w:rPr>
        <w:t>DTC</w:t>
      </w:r>
      <w:r w:rsidR="00151613" w:rsidRPr="00C429B4">
        <w:rPr>
          <w:sz w:val="24"/>
        </w:rPr>
        <w:t>)</w:t>
      </w:r>
      <w:r w:rsidR="00BF75BA">
        <w:rPr>
          <w:sz w:val="24"/>
        </w:rPr>
        <w:t>]</w:t>
      </w:r>
    </w:p>
    <w:p w14:paraId="0BCEC2E1" w14:textId="08B36B86" w:rsidR="00151613" w:rsidRDefault="00647F29" w:rsidP="00C429B4">
      <w:pPr>
        <w:spacing w:after="200" w:line="276" w:lineRule="auto"/>
        <w:ind w:left="2160" w:hanging="720"/>
        <w:rPr>
          <w:sz w:val="24"/>
        </w:rPr>
      </w:pPr>
      <w:r w:rsidRPr="00C429B4">
        <w:rPr>
          <w:sz w:val="24"/>
        </w:rPr>
        <w:t>(iii)</w:t>
      </w:r>
      <w:r w:rsidRPr="00C429B4">
        <w:rPr>
          <w:sz w:val="24"/>
        </w:rPr>
        <w:tab/>
      </w:r>
      <w:r w:rsidR="00EC37B2" w:rsidRPr="00C429B4">
        <w:rPr>
          <w:sz w:val="24"/>
        </w:rPr>
        <w:t>Marine</w:t>
      </w:r>
      <w:r w:rsidR="00EC37B2">
        <w:rPr>
          <w:sz w:val="24"/>
        </w:rPr>
        <w:t xml:space="preserve"> Aids to Navigation </w:t>
      </w:r>
      <w:r w:rsidR="000A5260">
        <w:rPr>
          <w:sz w:val="24"/>
        </w:rPr>
        <w:t>Engineering and Sustainability Committee (ENG)</w:t>
      </w:r>
    </w:p>
    <w:p w14:paraId="35111CD5" w14:textId="4CE0437A" w:rsidR="00C429B4" w:rsidRDefault="00C429B4" w:rsidP="00C429B4">
      <w:pPr>
        <w:spacing w:after="200" w:line="276" w:lineRule="auto"/>
        <w:ind w:left="720" w:firstLine="720"/>
        <w:rPr>
          <w:sz w:val="24"/>
        </w:rPr>
      </w:pPr>
      <w:r>
        <w:rPr>
          <w:sz w:val="24"/>
        </w:rPr>
        <w:t xml:space="preserve">(iv) </w:t>
      </w:r>
      <w:r>
        <w:rPr>
          <w:sz w:val="24"/>
        </w:rPr>
        <w:tab/>
        <w:t>Vessel Traffic Services Committee (VTS)</w:t>
      </w:r>
    </w:p>
    <w:p w14:paraId="4B6436C5" w14:textId="7E3505B0" w:rsidR="00E6678D" w:rsidRDefault="00647F29" w:rsidP="00647F29">
      <w:pPr>
        <w:spacing w:after="200" w:line="276" w:lineRule="auto"/>
        <w:ind w:left="720" w:firstLine="720"/>
        <w:rPr>
          <w:sz w:val="24"/>
        </w:rPr>
      </w:pPr>
      <w:r>
        <w:rPr>
          <w:sz w:val="24"/>
        </w:rPr>
        <w:t>(v)</w:t>
      </w:r>
      <w:r>
        <w:rPr>
          <w:sz w:val="24"/>
        </w:rPr>
        <w:tab/>
      </w:r>
      <w:r w:rsidR="00E6678D">
        <w:rPr>
          <w:sz w:val="24"/>
        </w:rPr>
        <w:t>Legal Advisory Panel (LAP)</w:t>
      </w:r>
    </w:p>
    <w:p w14:paraId="07C80B41" w14:textId="53281C9C" w:rsidR="005C0413" w:rsidRDefault="009059A7" w:rsidP="009059A7">
      <w:pPr>
        <w:spacing w:after="200" w:line="276" w:lineRule="auto"/>
        <w:ind w:left="720" w:firstLine="720"/>
        <w:rPr>
          <w:sz w:val="24"/>
        </w:rPr>
      </w:pPr>
      <w:r>
        <w:rPr>
          <w:sz w:val="24"/>
        </w:rPr>
        <w:t>(v</w:t>
      </w:r>
      <w:r w:rsidR="00C429B4">
        <w:rPr>
          <w:sz w:val="24"/>
        </w:rPr>
        <w:t>i</w:t>
      </w:r>
      <w:r>
        <w:rPr>
          <w:sz w:val="24"/>
        </w:rPr>
        <w:t>)</w:t>
      </w:r>
      <w:r>
        <w:rPr>
          <w:sz w:val="24"/>
        </w:rPr>
        <w:tab/>
      </w:r>
      <w:r w:rsidR="005C0413">
        <w:rPr>
          <w:sz w:val="24"/>
        </w:rPr>
        <w:t xml:space="preserve">Policy Advisory Panel </w:t>
      </w:r>
      <w:r w:rsidR="004F27BE">
        <w:rPr>
          <w:sz w:val="24"/>
        </w:rPr>
        <w:t>(PAP)</w:t>
      </w:r>
      <w:r w:rsidR="005F3D2E">
        <w:rPr>
          <w:sz w:val="24"/>
        </w:rPr>
        <w:tab/>
      </w:r>
      <w:r w:rsidR="005F3D2E">
        <w:rPr>
          <w:sz w:val="24"/>
        </w:rPr>
        <w:tab/>
      </w:r>
    </w:p>
    <w:p w14:paraId="685B7D4C" w14:textId="68AC3422" w:rsidR="00264BAD" w:rsidRDefault="007C6B16" w:rsidP="0064757C">
      <w:pPr>
        <w:spacing w:after="200" w:line="276" w:lineRule="auto"/>
        <w:rPr>
          <w:sz w:val="24"/>
        </w:rPr>
      </w:pPr>
      <w:r>
        <w:rPr>
          <w:sz w:val="24"/>
        </w:rPr>
        <w:t xml:space="preserve">11. </w:t>
      </w:r>
      <w:r>
        <w:rPr>
          <w:sz w:val="24"/>
        </w:rPr>
        <w:tab/>
      </w:r>
      <w:r w:rsidR="001917EC" w:rsidRPr="00241BAC">
        <w:rPr>
          <w:sz w:val="24"/>
        </w:rPr>
        <w:t xml:space="preserve">The </w:t>
      </w:r>
      <w:r w:rsidR="000F4530">
        <w:rPr>
          <w:sz w:val="24"/>
        </w:rPr>
        <w:t>General Assembly</w:t>
      </w:r>
      <w:r w:rsidR="001917EC" w:rsidRPr="00241BAC">
        <w:rPr>
          <w:sz w:val="24"/>
        </w:rPr>
        <w:t xml:space="preserve"> is invited to </w:t>
      </w:r>
      <w:r w:rsidR="000F4530">
        <w:rPr>
          <w:sz w:val="24"/>
        </w:rPr>
        <w:t>approve</w:t>
      </w:r>
      <w:r w:rsidR="001917EC" w:rsidRPr="00241BAC">
        <w:rPr>
          <w:sz w:val="24"/>
        </w:rPr>
        <w:t xml:space="preserve"> the</w:t>
      </w:r>
      <w:r w:rsidR="004B40E4">
        <w:rPr>
          <w:sz w:val="24"/>
        </w:rPr>
        <w:t xml:space="preserve"> </w:t>
      </w:r>
      <w:r w:rsidR="004B40E4" w:rsidRPr="00826C89">
        <w:rPr>
          <w:i/>
          <w:sz w:val="24"/>
        </w:rPr>
        <w:t>Terms of Reference for Committee</w:t>
      </w:r>
      <w:ins w:id="2" w:author="Audrey Guinault" w:date="2023-10-11T14:14:00Z">
        <w:r w:rsidR="0082260A">
          <w:rPr>
            <w:i/>
            <w:sz w:val="24"/>
          </w:rPr>
          <w:t>s</w:t>
        </w:r>
      </w:ins>
      <w:r w:rsidR="004B40E4" w:rsidRPr="00826C89">
        <w:rPr>
          <w:i/>
          <w:sz w:val="24"/>
        </w:rPr>
        <w:t xml:space="preserve"> and Subsidiary Bodies</w:t>
      </w:r>
      <w:r w:rsidR="004B40E4">
        <w:rPr>
          <w:sz w:val="24"/>
        </w:rPr>
        <w:t xml:space="preserve"> </w:t>
      </w:r>
      <w:r w:rsidR="00BF75BA">
        <w:rPr>
          <w:sz w:val="24"/>
        </w:rPr>
        <w:t xml:space="preserve">as attached as </w:t>
      </w:r>
      <w:r w:rsidR="0070382C">
        <w:rPr>
          <w:sz w:val="24"/>
        </w:rPr>
        <w:t>annexes 1- 6</w:t>
      </w:r>
      <w:r w:rsidR="001917EC" w:rsidRPr="00241BAC">
        <w:rPr>
          <w:sz w:val="24"/>
        </w:rPr>
        <w:t>.</w:t>
      </w:r>
    </w:p>
    <w:p w14:paraId="79C3C311" w14:textId="11E631BA" w:rsidR="00F45719" w:rsidRPr="0064757C" w:rsidRDefault="00F45719" w:rsidP="0064757C">
      <w:pPr>
        <w:spacing w:after="200" w:line="276" w:lineRule="auto"/>
        <w:rPr>
          <w:sz w:val="24"/>
        </w:rPr>
      </w:pPr>
    </w:p>
    <w:sectPr w:rsidR="00F45719" w:rsidRPr="0064757C" w:rsidSect="00C429B4">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3D631" w14:textId="77777777" w:rsidR="00546254" w:rsidRDefault="00546254" w:rsidP="001917EC">
      <w:r>
        <w:separator/>
      </w:r>
    </w:p>
  </w:endnote>
  <w:endnote w:type="continuationSeparator" w:id="0">
    <w:p w14:paraId="1D48CB65" w14:textId="77777777" w:rsidR="00546254" w:rsidRDefault="00546254" w:rsidP="001917EC">
      <w:r>
        <w:continuationSeparator/>
      </w:r>
    </w:p>
  </w:endnote>
  <w:endnote w:type="continuationNotice" w:id="1">
    <w:p w14:paraId="4653ABCB" w14:textId="77777777" w:rsidR="00546254" w:rsidRDefault="005462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AE075" w14:textId="77777777" w:rsidR="00206C7C" w:rsidRDefault="00206C7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6052492"/>
      <w:docPartObj>
        <w:docPartGallery w:val="Page Numbers (Bottom of Page)"/>
        <w:docPartUnique/>
      </w:docPartObj>
    </w:sdtPr>
    <w:sdtEndPr>
      <w:rPr>
        <w:noProof/>
      </w:rPr>
    </w:sdtEndPr>
    <w:sdtContent>
      <w:p w14:paraId="0BF8474C" w14:textId="33F69C3F" w:rsidR="00C429B4" w:rsidRDefault="00C429B4">
        <w:pPr>
          <w:pStyle w:val="Pieddepage"/>
          <w:jc w:val="right"/>
        </w:pPr>
        <w:r>
          <w:fldChar w:fldCharType="begin"/>
        </w:r>
        <w:r>
          <w:instrText xml:space="preserve"> PAGE   \* MERGEFORMAT </w:instrText>
        </w:r>
        <w:r>
          <w:fldChar w:fldCharType="separate"/>
        </w:r>
        <w:r>
          <w:rPr>
            <w:noProof/>
          </w:rPr>
          <w:t>2</w:t>
        </w:r>
        <w:r>
          <w:rPr>
            <w:noProof/>
          </w:rPr>
          <w:fldChar w:fldCharType="end"/>
        </w:r>
      </w:p>
    </w:sdtContent>
  </w:sdt>
  <w:p w14:paraId="78ED4277" w14:textId="77777777" w:rsidR="00C429B4" w:rsidRDefault="00C429B4">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A4D4A" w14:textId="77777777" w:rsidR="00206C7C" w:rsidRDefault="00206C7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CD2089" w14:textId="77777777" w:rsidR="00546254" w:rsidRDefault="00546254" w:rsidP="001917EC">
      <w:r>
        <w:separator/>
      </w:r>
    </w:p>
  </w:footnote>
  <w:footnote w:type="continuationSeparator" w:id="0">
    <w:p w14:paraId="04B408D4" w14:textId="77777777" w:rsidR="00546254" w:rsidRDefault="00546254" w:rsidP="001917EC">
      <w:r>
        <w:continuationSeparator/>
      </w:r>
    </w:p>
  </w:footnote>
  <w:footnote w:type="continuationNotice" w:id="1">
    <w:p w14:paraId="28AFA40F" w14:textId="77777777" w:rsidR="00546254" w:rsidRDefault="005462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5FE6D" w14:textId="77777777" w:rsidR="00206C7C" w:rsidRDefault="00206C7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C5956" w14:textId="1EA8439A" w:rsidR="001917EC" w:rsidRDefault="001917EC" w:rsidP="001917EC">
    <w:pPr>
      <w:pStyle w:val="En-tte"/>
      <w:jc w:val="right"/>
    </w:pPr>
    <w:r>
      <w:t>G</w:t>
    </w:r>
    <w:r w:rsidR="00D442E2">
      <w:t>A</w:t>
    </w:r>
    <w:r>
      <w:t>-</w:t>
    </w:r>
    <w:proofErr w:type="spellStart"/>
    <w:r>
      <w:t>x.x.x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F783D" w14:textId="73174805" w:rsidR="00E07A6D" w:rsidRPr="00117275" w:rsidRDefault="00117275" w:rsidP="00117275">
    <w:pPr>
      <w:pStyle w:val="En-tte"/>
      <w:jc w:val="right"/>
      <w:rPr>
        <w:lang w:val="fr-FR"/>
      </w:rPr>
    </w:pPr>
    <w:r>
      <w:rPr>
        <w:lang w:val="fr-FR"/>
      </w:rPr>
      <w:t>LAP25-</w:t>
    </w:r>
    <w:r w:rsidR="000C1F14">
      <w:rPr>
        <w:lang w:val="fr-FR"/>
      </w:rPr>
      <w:t>1</w:t>
    </w:r>
    <w:ins w:id="3" w:author="Audrey Guinault" w:date="2023-10-17T16:45:00Z">
      <w:r w:rsidR="00206C7C">
        <w:rPr>
          <w:lang w:val="fr-FR"/>
        </w:rPr>
        <w:t>7</w:t>
      </w:r>
    </w:ins>
    <w:del w:id="4" w:author="Audrey Guinault" w:date="2023-10-17T16:45:00Z">
      <w:r w:rsidR="000C1F14" w:rsidDel="00206C7C">
        <w:rPr>
          <w:lang w:val="fr-FR"/>
        </w:rPr>
        <w:delText>0</w:delText>
      </w:r>
    </w:del>
    <w:r w:rsidR="000C1F14">
      <w:rPr>
        <w:lang w:val="fr-FR"/>
      </w:rPr>
      <w:t>.</w:t>
    </w:r>
    <w:ins w:id="5" w:author="Audrey Guinault" w:date="2023-10-17T16:45:00Z">
      <w:r w:rsidR="00206C7C">
        <w:rPr>
          <w:lang w:val="fr-FR"/>
        </w:rPr>
        <w:t>2</w:t>
      </w:r>
    </w:ins>
    <w:del w:id="6" w:author="Audrey Guinault" w:date="2023-10-17T16:45:00Z">
      <w:r w:rsidR="000C1F14" w:rsidDel="00206C7C">
        <w:rPr>
          <w:lang w:val="fr-FR"/>
        </w:rPr>
        <w:delText>1</w:delText>
      </w:r>
    </w:del>
    <w:r w:rsidR="000C1F14">
      <w:rPr>
        <w:lang w:val="fr-FR"/>
      </w:rPr>
      <w:t>.1</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drey Guinault">
    <w15:presenceInfo w15:providerId="AD" w15:userId="S::audrey.guinault@iala-aism.org::4ac1ef2c-9a5c-4a11-b9d9-555ceca822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trackRevisions/>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7EC"/>
    <w:rsid w:val="0000280E"/>
    <w:rsid w:val="00012871"/>
    <w:rsid w:val="00066D34"/>
    <w:rsid w:val="00071825"/>
    <w:rsid w:val="000A219F"/>
    <w:rsid w:val="000A5260"/>
    <w:rsid w:val="000C1F14"/>
    <w:rsid w:val="000E5CC5"/>
    <w:rsid w:val="000F1BA7"/>
    <w:rsid w:val="000F4530"/>
    <w:rsid w:val="00117275"/>
    <w:rsid w:val="001232FD"/>
    <w:rsid w:val="00133345"/>
    <w:rsid w:val="00151613"/>
    <w:rsid w:val="00160255"/>
    <w:rsid w:val="001917EC"/>
    <w:rsid w:val="001A6E69"/>
    <w:rsid w:val="001C278B"/>
    <w:rsid w:val="001D49AA"/>
    <w:rsid w:val="00206C7C"/>
    <w:rsid w:val="00264BAD"/>
    <w:rsid w:val="00267EAC"/>
    <w:rsid w:val="002777EB"/>
    <w:rsid w:val="002D2165"/>
    <w:rsid w:val="002D67F3"/>
    <w:rsid w:val="002F154E"/>
    <w:rsid w:val="00315BD3"/>
    <w:rsid w:val="003601FE"/>
    <w:rsid w:val="00365829"/>
    <w:rsid w:val="0037438A"/>
    <w:rsid w:val="003C6735"/>
    <w:rsid w:val="003D4B78"/>
    <w:rsid w:val="003D513F"/>
    <w:rsid w:val="00412C20"/>
    <w:rsid w:val="0041320B"/>
    <w:rsid w:val="004B40E4"/>
    <w:rsid w:val="004E7721"/>
    <w:rsid w:val="004F27BE"/>
    <w:rsid w:val="004F3562"/>
    <w:rsid w:val="00537EAF"/>
    <w:rsid w:val="00546254"/>
    <w:rsid w:val="005604EE"/>
    <w:rsid w:val="0058436D"/>
    <w:rsid w:val="005C0413"/>
    <w:rsid w:val="005C2441"/>
    <w:rsid w:val="005C5199"/>
    <w:rsid w:val="005F3D2E"/>
    <w:rsid w:val="006019D2"/>
    <w:rsid w:val="0064757C"/>
    <w:rsid w:val="00647F29"/>
    <w:rsid w:val="00673A39"/>
    <w:rsid w:val="0070382C"/>
    <w:rsid w:val="00751117"/>
    <w:rsid w:val="007523EA"/>
    <w:rsid w:val="007C6B16"/>
    <w:rsid w:val="008078EC"/>
    <w:rsid w:val="0082260A"/>
    <w:rsid w:val="00826C89"/>
    <w:rsid w:val="008709F5"/>
    <w:rsid w:val="00891595"/>
    <w:rsid w:val="008F3C9E"/>
    <w:rsid w:val="009059A7"/>
    <w:rsid w:val="00940A7B"/>
    <w:rsid w:val="00976461"/>
    <w:rsid w:val="009826D2"/>
    <w:rsid w:val="009A45A0"/>
    <w:rsid w:val="009D57F2"/>
    <w:rsid w:val="00A14A25"/>
    <w:rsid w:val="00A5099C"/>
    <w:rsid w:val="00A53DF5"/>
    <w:rsid w:val="00A743BD"/>
    <w:rsid w:val="00AC6FA1"/>
    <w:rsid w:val="00AF0FEF"/>
    <w:rsid w:val="00AF54CB"/>
    <w:rsid w:val="00B30FE2"/>
    <w:rsid w:val="00B56762"/>
    <w:rsid w:val="00B86B35"/>
    <w:rsid w:val="00B87889"/>
    <w:rsid w:val="00BD0903"/>
    <w:rsid w:val="00BD393D"/>
    <w:rsid w:val="00BF75BA"/>
    <w:rsid w:val="00C20A17"/>
    <w:rsid w:val="00C21095"/>
    <w:rsid w:val="00C429B4"/>
    <w:rsid w:val="00C44328"/>
    <w:rsid w:val="00C95493"/>
    <w:rsid w:val="00CD4B8C"/>
    <w:rsid w:val="00D01304"/>
    <w:rsid w:val="00D442E2"/>
    <w:rsid w:val="00DB164B"/>
    <w:rsid w:val="00DB3952"/>
    <w:rsid w:val="00DB43E7"/>
    <w:rsid w:val="00DD3A54"/>
    <w:rsid w:val="00DE5954"/>
    <w:rsid w:val="00E03BE0"/>
    <w:rsid w:val="00E07A6D"/>
    <w:rsid w:val="00E15C65"/>
    <w:rsid w:val="00E2540B"/>
    <w:rsid w:val="00E6678D"/>
    <w:rsid w:val="00E82FF4"/>
    <w:rsid w:val="00EC37B2"/>
    <w:rsid w:val="00EC37F0"/>
    <w:rsid w:val="00F022BE"/>
    <w:rsid w:val="00F45719"/>
    <w:rsid w:val="00F46487"/>
    <w:rsid w:val="00FE7C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95875"/>
  <w15:chartTrackingRefBased/>
  <w15:docId w15:val="{85F019F8-5E50-4978-9B14-3DA0B7C93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17EC"/>
    <w:pPr>
      <w:spacing w:after="0" w:line="240" w:lineRule="auto"/>
    </w:pPr>
    <w:rPr>
      <w:rFonts w:eastAsia="Times New Roman" w:cs="Times New Roman"/>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917EC"/>
    <w:pPr>
      <w:tabs>
        <w:tab w:val="center" w:pos="4513"/>
        <w:tab w:val="right" w:pos="9026"/>
      </w:tabs>
    </w:pPr>
  </w:style>
  <w:style w:type="character" w:customStyle="1" w:styleId="En-tteCar">
    <w:name w:val="En-tête Car"/>
    <w:basedOn w:val="Policepardfaut"/>
    <w:link w:val="En-tte"/>
    <w:uiPriority w:val="99"/>
    <w:rsid w:val="001917EC"/>
    <w:rPr>
      <w:rFonts w:eastAsia="Times New Roman" w:cs="Times New Roman"/>
      <w:szCs w:val="24"/>
    </w:rPr>
  </w:style>
  <w:style w:type="paragraph" w:styleId="Pieddepage">
    <w:name w:val="footer"/>
    <w:basedOn w:val="Normal"/>
    <w:link w:val="PieddepageCar"/>
    <w:uiPriority w:val="99"/>
    <w:unhideWhenUsed/>
    <w:rsid w:val="001917EC"/>
    <w:pPr>
      <w:tabs>
        <w:tab w:val="center" w:pos="4513"/>
        <w:tab w:val="right" w:pos="9026"/>
      </w:tabs>
    </w:pPr>
  </w:style>
  <w:style w:type="character" w:customStyle="1" w:styleId="PieddepageCar">
    <w:name w:val="Pied de page Car"/>
    <w:basedOn w:val="Policepardfaut"/>
    <w:link w:val="Pieddepage"/>
    <w:uiPriority w:val="99"/>
    <w:rsid w:val="001917EC"/>
    <w:rPr>
      <w:rFonts w:eastAsia="Times New Roman" w:cs="Times New Roman"/>
      <w:szCs w:val="24"/>
    </w:rPr>
  </w:style>
  <w:style w:type="character" w:customStyle="1" w:styleId="ui-provider">
    <w:name w:val="ui-provider"/>
    <w:basedOn w:val="Policepardfaut"/>
    <w:rsid w:val="001A6E69"/>
  </w:style>
  <w:style w:type="paragraph" w:styleId="Rvision">
    <w:name w:val="Revision"/>
    <w:hidden/>
    <w:uiPriority w:val="99"/>
    <w:semiHidden/>
    <w:rsid w:val="00C20A17"/>
    <w:pPr>
      <w:spacing w:after="0"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DE8BECE8-A061-4B81-A007-39CE412A4A57}">
  <ds:schemaRefs>
    <ds:schemaRef ds:uri="http://schemas.microsoft.com/sharepoint/v3/contenttype/forms"/>
  </ds:schemaRefs>
</ds:datastoreItem>
</file>

<file path=customXml/itemProps2.xml><?xml version="1.0" encoding="utf-8"?>
<ds:datastoreItem xmlns:ds="http://schemas.openxmlformats.org/officeDocument/2006/customXml" ds:itemID="{8A1C6904-1077-4F84-8D74-A944351CC2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D2B4E6-69B0-4B6F-BFDA-E566144527E0}">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680</Words>
  <Characters>3745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Southall</dc:creator>
  <cp:keywords/>
  <dc:description/>
  <cp:lastModifiedBy>Audrey Guinault</cp:lastModifiedBy>
  <cp:revision>9</cp:revision>
  <dcterms:created xsi:type="dcterms:W3CDTF">2023-06-19T10:21:00Z</dcterms:created>
  <dcterms:modified xsi:type="dcterms:W3CDTF">2023-10-17T14:45:00Z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